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4EC3A4A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C147E1">
        <w:rPr>
          <w:rStyle w:val="Strong"/>
          <w:b/>
          <w:bCs w:val="0"/>
          <w:sz w:val="24"/>
          <w:szCs w:val="24"/>
        </w:rPr>
        <w:t>41</w:t>
      </w:r>
      <w:r w:rsidR="0098535C">
        <w:rPr>
          <w:rStyle w:val="Strong"/>
          <w:b/>
          <w:bCs w:val="0"/>
          <w:sz w:val="24"/>
          <w:szCs w:val="24"/>
        </w:rPr>
        <w:t>-G00</w:t>
      </w:r>
      <w:r w:rsidR="00C147E1">
        <w:rPr>
          <w:rStyle w:val="Strong"/>
          <w:b/>
          <w:bCs w:val="0"/>
          <w:sz w:val="24"/>
          <w:szCs w:val="24"/>
        </w:rPr>
        <w:t>5</w:t>
      </w:r>
      <w:r w:rsidR="0098535C">
        <w:rPr>
          <w:rStyle w:val="Strong"/>
          <w:b/>
          <w:bCs w:val="0"/>
          <w:sz w:val="24"/>
          <w:szCs w:val="24"/>
        </w:rPr>
        <w:t>-2</w:t>
      </w:r>
      <w:r w:rsidR="00C147E1">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90E52" w:rsidRDefault="00DE3F38"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 xml:space="preserve">Firm/consortium’s experience and reputation </w:t>
            </w:r>
            <w:r w:rsidR="00B52A14" w:rsidRPr="00890E52">
              <w:rPr>
                <w:rFonts w:asciiTheme="minorHAnsi" w:hAnsiTheme="minorHAnsi"/>
                <w:sz w:val="22"/>
                <w:szCs w:val="22"/>
                <w:lang w:eastAsia="en-US"/>
              </w:rPr>
              <w:t>with</w:t>
            </w:r>
            <w:r w:rsidRPr="00890E52">
              <w:rPr>
                <w:rFonts w:asciiTheme="minorHAnsi" w:hAnsiTheme="minorHAnsi"/>
                <w:sz w:val="22"/>
                <w:szCs w:val="22"/>
                <w:lang w:eastAsia="en-US"/>
              </w:rPr>
              <w:t xml:space="preserve"> similar </w:t>
            </w:r>
            <w:r w:rsidR="00AD3DBB" w:rsidRPr="00890E52">
              <w:rPr>
                <w:rFonts w:asciiTheme="minorHAnsi" w:hAnsiTheme="minorHAnsi"/>
                <w:sz w:val="22"/>
                <w:szCs w:val="22"/>
                <w:lang w:eastAsia="en-US"/>
              </w:rPr>
              <w:t>supply of Goods</w:t>
            </w:r>
          </w:p>
        </w:tc>
        <w:tc>
          <w:tcPr>
            <w:tcW w:w="5367" w:type="dxa"/>
            <w:shd w:val="clear" w:color="auto" w:fill="auto"/>
          </w:tcPr>
          <w:p w14:paraId="367BA456" w14:textId="77777777" w:rsidR="0082657B" w:rsidRPr="00890E52" w:rsidRDefault="0082657B" w:rsidP="005B38E4">
            <w:pPr>
              <w:pStyle w:val="TableContents"/>
              <w:numPr>
                <w:ilvl w:val="0"/>
                <w:numId w:val="3"/>
              </w:numPr>
              <w:rPr>
                <w:rFonts w:asciiTheme="minorHAnsi" w:hAnsiTheme="minorHAnsi"/>
                <w:sz w:val="22"/>
                <w:szCs w:val="22"/>
              </w:rPr>
            </w:pPr>
            <w:r w:rsidRPr="00890E52">
              <w:rPr>
                <w:rFonts w:asciiTheme="minorHAnsi" w:hAnsiTheme="minorHAnsi"/>
                <w:sz w:val="22"/>
                <w:szCs w:val="22"/>
              </w:rPr>
              <w:t>At least 2 References</w:t>
            </w:r>
          </w:p>
          <w:p w14:paraId="66C4E1BA" w14:textId="5E43E464" w:rsidR="006E17EC" w:rsidRPr="00890E52" w:rsidRDefault="0082657B" w:rsidP="0082657B">
            <w:pPr>
              <w:pStyle w:val="TableContents"/>
              <w:numPr>
                <w:ilvl w:val="1"/>
                <w:numId w:val="3"/>
              </w:numPr>
              <w:rPr>
                <w:rFonts w:asciiTheme="minorHAnsi" w:hAnsiTheme="minorHAnsi"/>
                <w:sz w:val="22"/>
                <w:szCs w:val="22"/>
              </w:rPr>
            </w:pPr>
            <w:r w:rsidRPr="00890E52">
              <w:rPr>
                <w:rFonts w:asciiTheme="minorHAnsi" w:hAnsiTheme="minorHAnsi"/>
                <w:sz w:val="22"/>
                <w:szCs w:val="22"/>
              </w:rPr>
              <w:t xml:space="preserve"> To confirm the company has previously involved in </w:t>
            </w:r>
            <w:r w:rsidR="00D77F23" w:rsidRPr="00890E52">
              <w:rPr>
                <w:rFonts w:asciiTheme="minorHAnsi" w:hAnsiTheme="minorHAnsi"/>
                <w:sz w:val="22"/>
                <w:szCs w:val="22"/>
              </w:rPr>
              <w:t xml:space="preserve">supplying </w:t>
            </w:r>
            <w:r w:rsidR="00A9339E">
              <w:rPr>
                <w:rFonts w:asciiTheme="minorHAnsi" w:hAnsiTheme="minorHAnsi"/>
                <w:sz w:val="22"/>
                <w:szCs w:val="22"/>
              </w:rPr>
              <w:t xml:space="preserve">Generators of the same </w:t>
            </w:r>
            <w:proofErr w:type="gramStart"/>
            <w:r w:rsidR="00A9339E">
              <w:rPr>
                <w:rFonts w:asciiTheme="minorHAnsi" w:hAnsiTheme="minorHAnsi"/>
                <w:sz w:val="22"/>
                <w:szCs w:val="22"/>
              </w:rPr>
              <w:t>brand</w:t>
            </w:r>
            <w:proofErr w:type="gramEnd"/>
            <w:r w:rsidR="00182CBF">
              <w:rPr>
                <w:rFonts w:asciiTheme="minorHAnsi" w:hAnsiTheme="minorHAnsi"/>
                <w:sz w:val="22"/>
                <w:szCs w:val="22"/>
              </w:rPr>
              <w:t xml:space="preserve"> </w:t>
            </w:r>
          </w:p>
          <w:p w14:paraId="3ADDF29E" w14:textId="195448FD" w:rsidR="00E56234" w:rsidRPr="00890E52" w:rsidRDefault="00E56234" w:rsidP="00D77F23">
            <w:pPr>
              <w:pStyle w:val="TableContents"/>
              <w:ind w:left="1080"/>
              <w:rPr>
                <w:rFonts w:asciiTheme="minorHAnsi" w:hAnsiTheme="minorHAnsi"/>
                <w:sz w:val="22"/>
                <w:szCs w:val="22"/>
              </w:rPr>
            </w:pPr>
          </w:p>
        </w:tc>
        <w:tc>
          <w:tcPr>
            <w:tcW w:w="1360" w:type="dxa"/>
            <w:shd w:val="clear" w:color="auto" w:fill="auto"/>
            <w:vAlign w:val="center"/>
          </w:tcPr>
          <w:p w14:paraId="6FB170A3" w14:textId="53338A5B"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613F68D6" w14:textId="77777777" w:rsidTr="0082657B">
        <w:trPr>
          <w:cantSplit/>
          <w:tblHeader/>
        </w:trPr>
        <w:tc>
          <w:tcPr>
            <w:tcW w:w="2430" w:type="dxa"/>
            <w:shd w:val="clear" w:color="auto" w:fill="FFFFFF" w:themeFill="background1"/>
            <w:vAlign w:val="center"/>
          </w:tcPr>
          <w:p w14:paraId="44102FCB" w14:textId="19DEBEED" w:rsidR="006E17EC" w:rsidRPr="00890E52" w:rsidRDefault="00AD3DBB"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Delivery time</w:t>
            </w:r>
          </w:p>
        </w:tc>
        <w:tc>
          <w:tcPr>
            <w:tcW w:w="5367" w:type="dxa"/>
            <w:shd w:val="clear" w:color="auto" w:fill="FFFFFF" w:themeFill="background1"/>
          </w:tcPr>
          <w:p w14:paraId="03BE1F29" w14:textId="2AFDEEF4" w:rsidR="0082657B" w:rsidRPr="00890E52" w:rsidRDefault="0082657B"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Clear and undated workplan</w:t>
            </w:r>
            <w:r w:rsidR="00EA28A4" w:rsidRPr="00890E52">
              <w:rPr>
                <w:rFonts w:asciiTheme="minorHAnsi" w:hAnsiTheme="minorHAnsi"/>
                <w:sz w:val="22"/>
                <w:szCs w:val="22"/>
              </w:rPr>
              <w:t xml:space="preserve"> </w:t>
            </w:r>
          </w:p>
          <w:p w14:paraId="4BA71FA2" w14:textId="59F1E754" w:rsidR="006E17EC" w:rsidRPr="00890E52" w:rsidRDefault="00EA28A4"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B</w:t>
            </w:r>
            <w:r w:rsidR="00A07516" w:rsidRPr="00890E52">
              <w:rPr>
                <w:rFonts w:asciiTheme="minorHAnsi" w:hAnsiTheme="minorHAnsi"/>
                <w:sz w:val="22"/>
                <w:szCs w:val="22"/>
              </w:rPr>
              <w:t>rief statement (at least half page A4</w:t>
            </w:r>
            <w:r w:rsidRPr="00890E52">
              <w:rPr>
                <w:rFonts w:asciiTheme="minorHAnsi" w:hAnsiTheme="minorHAnsi"/>
                <w:sz w:val="22"/>
                <w:szCs w:val="22"/>
              </w:rPr>
              <w:t>) on</w:t>
            </w:r>
            <w:r w:rsidR="00A07516" w:rsidRPr="00890E52">
              <w:rPr>
                <w:rFonts w:asciiTheme="minorHAnsi" w:hAnsiTheme="minorHAnsi"/>
                <w:sz w:val="22"/>
                <w:szCs w:val="22"/>
              </w:rPr>
              <w:t xml:space="preserve"> </w:t>
            </w:r>
            <w:r w:rsidR="0082657B" w:rsidRPr="00890E52">
              <w:rPr>
                <w:rFonts w:asciiTheme="minorHAnsi" w:hAnsiTheme="minorHAnsi"/>
                <w:sz w:val="22"/>
                <w:szCs w:val="22"/>
              </w:rPr>
              <w:t>methodology</w:t>
            </w:r>
            <w:r w:rsidRPr="00890E52">
              <w:rPr>
                <w:rFonts w:asciiTheme="minorHAnsi" w:hAnsiTheme="minorHAnsi"/>
                <w:sz w:val="22"/>
                <w:szCs w:val="22"/>
              </w:rPr>
              <w:t xml:space="preserve"> and process related with</w:t>
            </w:r>
            <w:r w:rsidR="00A9339E">
              <w:rPr>
                <w:rFonts w:asciiTheme="minorHAnsi" w:hAnsiTheme="minorHAnsi"/>
                <w:sz w:val="22"/>
                <w:szCs w:val="22"/>
              </w:rPr>
              <w:t xml:space="preserve"> dispatching of the needed item/goods.</w:t>
            </w:r>
          </w:p>
        </w:tc>
        <w:tc>
          <w:tcPr>
            <w:tcW w:w="1360" w:type="dxa"/>
            <w:shd w:val="clear" w:color="auto" w:fill="FFFFFF" w:themeFill="background1"/>
            <w:vAlign w:val="center"/>
          </w:tcPr>
          <w:p w14:paraId="657554B4" w14:textId="0ECF8B84"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6CFA7675" w:rsidR="006E17EC" w:rsidRPr="00890E52" w:rsidRDefault="00EA28A4"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Production standards and Certificates.</w:t>
            </w:r>
          </w:p>
        </w:tc>
        <w:tc>
          <w:tcPr>
            <w:tcW w:w="5367" w:type="dxa"/>
            <w:shd w:val="clear" w:color="auto" w:fill="auto"/>
          </w:tcPr>
          <w:p w14:paraId="2881F8C5" w14:textId="2A130ADA" w:rsidR="00E56234" w:rsidRPr="00890E52" w:rsidRDefault="00E56234" w:rsidP="00E56234">
            <w:pPr>
              <w:pStyle w:val="TableContents"/>
              <w:numPr>
                <w:ilvl w:val="0"/>
                <w:numId w:val="5"/>
              </w:numPr>
              <w:rPr>
                <w:rFonts w:asciiTheme="minorHAnsi" w:hAnsiTheme="minorHAnsi"/>
                <w:sz w:val="22"/>
                <w:szCs w:val="22"/>
              </w:rPr>
            </w:pPr>
            <w:r w:rsidRPr="00890E52">
              <w:rPr>
                <w:rFonts w:asciiTheme="minorHAnsi" w:hAnsiTheme="minorHAnsi"/>
                <w:sz w:val="22"/>
                <w:szCs w:val="22"/>
              </w:rPr>
              <w:t>C</w:t>
            </w:r>
            <w:r w:rsidR="00EA28A4" w:rsidRPr="00890E52">
              <w:rPr>
                <w:rFonts w:asciiTheme="minorHAnsi" w:hAnsiTheme="minorHAnsi"/>
                <w:sz w:val="22"/>
                <w:szCs w:val="22"/>
              </w:rPr>
              <w:t>ertif</w:t>
            </w:r>
            <w:r w:rsidRPr="00890E52">
              <w:rPr>
                <w:rFonts w:asciiTheme="minorHAnsi" w:hAnsiTheme="minorHAnsi"/>
                <w:sz w:val="22"/>
                <w:szCs w:val="22"/>
              </w:rPr>
              <w:t>ied</w:t>
            </w:r>
            <w:r w:rsidR="00EA28A4" w:rsidRPr="00890E52">
              <w:rPr>
                <w:rFonts w:asciiTheme="minorHAnsi" w:hAnsiTheme="minorHAnsi"/>
                <w:sz w:val="22"/>
                <w:szCs w:val="22"/>
              </w:rPr>
              <w:t xml:space="preserve"> </w:t>
            </w:r>
            <w:r w:rsidR="00D77F23" w:rsidRPr="00890E52">
              <w:rPr>
                <w:rFonts w:asciiTheme="minorHAnsi" w:hAnsiTheme="minorHAnsi"/>
                <w:sz w:val="22"/>
                <w:szCs w:val="22"/>
              </w:rPr>
              <w:t>valid</w:t>
            </w:r>
            <w:r w:rsidR="00A9339E">
              <w:rPr>
                <w:rFonts w:asciiTheme="minorHAnsi" w:hAnsiTheme="minorHAnsi"/>
                <w:sz w:val="22"/>
                <w:szCs w:val="22"/>
              </w:rPr>
              <w:t xml:space="preserve"> business</w:t>
            </w:r>
            <w:r w:rsidR="00D77F23" w:rsidRPr="00890E52">
              <w:rPr>
                <w:rFonts w:asciiTheme="minorHAnsi" w:hAnsiTheme="minorHAnsi"/>
                <w:sz w:val="22"/>
                <w:szCs w:val="22"/>
              </w:rPr>
              <w:t xml:space="preserve"> </w:t>
            </w:r>
            <w:r w:rsidRPr="00890E52">
              <w:rPr>
                <w:rFonts w:asciiTheme="minorHAnsi" w:hAnsiTheme="minorHAnsi"/>
                <w:sz w:val="22"/>
                <w:szCs w:val="22"/>
              </w:rPr>
              <w:t xml:space="preserve">certificate </w:t>
            </w:r>
            <w:r w:rsidR="00A9339E">
              <w:rPr>
                <w:rFonts w:asciiTheme="minorHAnsi" w:hAnsiTheme="minorHAnsi"/>
                <w:sz w:val="22"/>
                <w:szCs w:val="22"/>
              </w:rPr>
              <w:t>and License</w:t>
            </w:r>
          </w:p>
          <w:p w14:paraId="166551FA" w14:textId="6FCBA921" w:rsidR="000A525C" w:rsidRPr="00890E52" w:rsidRDefault="000A525C" w:rsidP="000A525C">
            <w:pPr>
              <w:pStyle w:val="TableContents"/>
              <w:ind w:left="360"/>
              <w:rPr>
                <w:rFonts w:asciiTheme="minorHAnsi" w:hAnsiTheme="minorHAnsi"/>
                <w:sz w:val="22"/>
                <w:szCs w:val="22"/>
              </w:rPr>
            </w:pPr>
            <w:proofErr w:type="gramStart"/>
            <w:r w:rsidRPr="00890E52">
              <w:rPr>
                <w:rFonts w:asciiTheme="minorHAnsi" w:hAnsiTheme="minorHAnsi"/>
                <w:sz w:val="22"/>
                <w:szCs w:val="22"/>
              </w:rPr>
              <w:t xml:space="preserve">( </w:t>
            </w:r>
            <w:r w:rsidRPr="00890E52">
              <w:rPr>
                <w:rFonts w:asciiTheme="minorHAnsi" w:hAnsiTheme="minorHAnsi"/>
                <w:sz w:val="21"/>
                <w:szCs w:val="21"/>
              </w:rPr>
              <w:t>Shortlisted</w:t>
            </w:r>
            <w:proofErr w:type="gramEnd"/>
            <w:r w:rsidRPr="00890E52">
              <w:rPr>
                <w:rFonts w:asciiTheme="minorHAnsi" w:hAnsiTheme="minorHAnsi"/>
                <w:sz w:val="21"/>
                <w:szCs w:val="21"/>
              </w:rPr>
              <w:t xml:space="preserve"> supplier will be required to provide Evidence</w:t>
            </w:r>
            <w:r w:rsidR="00A9339E">
              <w:rPr>
                <w:rFonts w:asciiTheme="minorHAnsi" w:hAnsiTheme="minorHAnsi"/>
                <w:sz w:val="21"/>
                <w:szCs w:val="21"/>
              </w:rPr>
              <w:t xml:space="preserve">s </w:t>
            </w:r>
          </w:p>
          <w:p w14:paraId="23A8F695" w14:textId="4806986B" w:rsidR="00EA28A4" w:rsidRPr="00890E52" w:rsidRDefault="00EA28A4" w:rsidP="000A525C">
            <w:pPr>
              <w:pStyle w:val="TableContents"/>
              <w:ind w:left="360"/>
              <w:rPr>
                <w:rFonts w:asciiTheme="minorHAnsi" w:hAnsiTheme="minorHAnsi"/>
                <w:sz w:val="22"/>
                <w:szCs w:val="22"/>
              </w:rPr>
            </w:pPr>
          </w:p>
        </w:tc>
        <w:tc>
          <w:tcPr>
            <w:tcW w:w="1360" w:type="dxa"/>
            <w:shd w:val="clear" w:color="auto" w:fill="auto"/>
            <w:vAlign w:val="center"/>
          </w:tcPr>
          <w:p w14:paraId="240875A4" w14:textId="50B8FA6D"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6E17EC" w:rsidRPr="00DF2302" w14:paraId="59453870" w14:textId="77777777" w:rsidTr="006E17EC">
        <w:trPr>
          <w:cantSplit/>
          <w:tblHeader/>
        </w:trPr>
        <w:tc>
          <w:tcPr>
            <w:tcW w:w="2430" w:type="dxa"/>
            <w:shd w:val="clear" w:color="auto" w:fill="auto"/>
            <w:vAlign w:val="center"/>
          </w:tcPr>
          <w:p w14:paraId="57F1472D" w14:textId="2FB198FD" w:rsidR="006E17EC" w:rsidRPr="00890E52" w:rsidRDefault="00EA28A4" w:rsidP="006E17EC">
            <w:pPr>
              <w:pStyle w:val="TableContents"/>
              <w:jc w:val="both"/>
              <w:rPr>
                <w:rFonts w:asciiTheme="minorHAnsi" w:hAnsiTheme="minorHAnsi"/>
                <w:sz w:val="22"/>
                <w:szCs w:val="22"/>
                <w:lang w:eastAsia="en-US"/>
              </w:rPr>
            </w:pPr>
            <w:r w:rsidRPr="00890E52">
              <w:rPr>
                <w:rFonts w:asciiTheme="minorHAnsi" w:hAnsiTheme="minorHAnsi"/>
                <w:sz w:val="22"/>
                <w:szCs w:val="22"/>
                <w:lang w:eastAsia="en-US"/>
              </w:rPr>
              <w:t xml:space="preserve">Specification of </w:t>
            </w:r>
            <w:r w:rsidR="00182CBF">
              <w:rPr>
                <w:rFonts w:asciiTheme="minorHAnsi" w:hAnsiTheme="minorHAnsi"/>
                <w:sz w:val="22"/>
                <w:szCs w:val="22"/>
                <w:lang w:eastAsia="en-US"/>
              </w:rPr>
              <w:t>Generators</w:t>
            </w:r>
          </w:p>
        </w:tc>
        <w:tc>
          <w:tcPr>
            <w:tcW w:w="5367" w:type="dxa"/>
            <w:shd w:val="clear" w:color="auto" w:fill="auto"/>
          </w:tcPr>
          <w:p w14:paraId="7D7CA32F" w14:textId="22CA793F" w:rsidR="00A46E10" w:rsidRPr="00182CBF" w:rsidRDefault="00A9339E" w:rsidP="00A9339E">
            <w:pPr>
              <w:numPr>
                <w:ilvl w:val="0"/>
                <w:numId w:val="6"/>
              </w:numPr>
              <w:adjustRightInd w:val="0"/>
              <w:rPr>
                <w:rFonts w:asciiTheme="minorHAnsi" w:eastAsiaTheme="minorEastAsia" w:hAnsiTheme="minorHAnsi"/>
                <w:sz w:val="22"/>
                <w:lang w:val="en-GB"/>
              </w:rPr>
            </w:pPr>
            <w:r>
              <w:rPr>
                <w:rFonts w:asciiTheme="minorHAnsi" w:eastAsiaTheme="minorEastAsia" w:hAnsiTheme="minorHAnsi"/>
                <w:sz w:val="22"/>
              </w:rPr>
              <w:t>Follow the proper specifications for the Generators</w:t>
            </w:r>
            <w:r w:rsidR="00182CBF">
              <w:rPr>
                <w:rFonts w:asciiTheme="minorHAnsi" w:eastAsiaTheme="minorEastAsia" w:hAnsiTheme="minorHAnsi"/>
                <w:sz w:val="22"/>
              </w:rPr>
              <w:t xml:space="preserve"> 30kVA &amp; </w:t>
            </w:r>
            <w:proofErr w:type="gramStart"/>
            <w:r w:rsidR="00182CBF">
              <w:rPr>
                <w:rFonts w:asciiTheme="minorHAnsi" w:eastAsiaTheme="minorEastAsia" w:hAnsiTheme="minorHAnsi"/>
                <w:sz w:val="22"/>
              </w:rPr>
              <w:t>70kVA</w:t>
            </w:r>
            <w:proofErr w:type="gramEnd"/>
          </w:p>
          <w:p w14:paraId="375ED5B7" w14:textId="4C8751FF" w:rsidR="00182CBF" w:rsidRPr="00A9339E" w:rsidRDefault="00182CBF" w:rsidP="00182CBF">
            <w:pPr>
              <w:adjustRightInd w:val="0"/>
              <w:rPr>
                <w:rFonts w:asciiTheme="minorHAnsi" w:eastAsiaTheme="minorEastAsia" w:hAnsiTheme="minorHAnsi"/>
                <w:sz w:val="22"/>
                <w:lang w:val="en-GB"/>
              </w:rPr>
            </w:pPr>
          </w:p>
        </w:tc>
        <w:tc>
          <w:tcPr>
            <w:tcW w:w="1360" w:type="dxa"/>
            <w:shd w:val="clear" w:color="auto" w:fill="auto"/>
            <w:vAlign w:val="center"/>
          </w:tcPr>
          <w:p w14:paraId="4C399CE7" w14:textId="19049FEF"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The highest technical score is awarded the </w:t>
      </w:r>
      <w:proofErr w:type="gramStart"/>
      <w:r w:rsidRPr="00DF2302">
        <w:rPr>
          <w:lang w:val="en-GB"/>
        </w:rPr>
        <w:t>Contract</w:t>
      </w:r>
      <w:proofErr w:type="gramEnd"/>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If still equal, the equally scored Tenderers will be invited to submit a ‘Best and Final Tender’ on the financial </w:t>
      </w:r>
      <w:proofErr w:type="gramStart"/>
      <w:r w:rsidRPr="00DF2302">
        <w:rPr>
          <w:lang w:val="en-GB"/>
        </w:rPr>
        <w:t>component</w:t>
      </w:r>
      <w:proofErr w:type="gramEnd"/>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Should the above, very exceptionally, not result in determining the best value for money, the award of a Contract will be decided by drawing of </w:t>
      </w:r>
      <w:proofErr w:type="gramStart"/>
      <w:r w:rsidRPr="00DF2302">
        <w:rPr>
          <w:lang w:val="en-GB"/>
        </w:rPr>
        <w:t>lots</w:t>
      </w:r>
      <w:proofErr w:type="gramEnd"/>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CA0423">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3EDF4" w14:textId="77777777" w:rsidR="00CA0423" w:rsidRDefault="00CA0423">
      <w:r>
        <w:separator/>
      </w:r>
    </w:p>
  </w:endnote>
  <w:endnote w:type="continuationSeparator" w:id="0">
    <w:p w14:paraId="76E121F5" w14:textId="77777777" w:rsidR="00CA0423" w:rsidRDefault="00CA0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62B1F35" w:rsidR="00D15CF2" w:rsidRDefault="004878F3" w:rsidP="004878F3">
    <w:pPr>
      <w:pStyle w:val="Footer"/>
    </w:pPr>
    <w:r>
      <w:fldChar w:fldCharType="begin"/>
    </w:r>
    <w:r>
      <w:instrText xml:space="preserve"> DATE \@ "yyyy-MM-dd" </w:instrText>
    </w:r>
    <w:r>
      <w:fldChar w:fldCharType="separate"/>
    </w:r>
    <w:r w:rsidR="00C147E1">
      <w:rPr>
        <w:noProof/>
      </w:rPr>
      <w:t>2024-03-21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83746" w14:textId="77777777" w:rsidR="00CA0423" w:rsidRDefault="00CA0423">
      <w:r>
        <w:separator/>
      </w:r>
    </w:p>
  </w:footnote>
  <w:footnote w:type="continuationSeparator" w:id="0">
    <w:p w14:paraId="313EA92B" w14:textId="77777777" w:rsidR="00CA0423" w:rsidRDefault="00CA0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4C6C9" w14:textId="03CFF312" w:rsidR="009E347A"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94461605">
    <w:abstractNumId w:val="2"/>
  </w:num>
  <w:num w:numId="2" w16cid:durableId="1703705438">
    <w:abstractNumId w:val="7"/>
  </w:num>
  <w:num w:numId="3" w16cid:durableId="1636330699">
    <w:abstractNumId w:val="6"/>
  </w:num>
  <w:num w:numId="4" w16cid:durableId="1001086584">
    <w:abstractNumId w:val="5"/>
  </w:num>
  <w:num w:numId="5" w16cid:durableId="1398552065">
    <w:abstractNumId w:val="0"/>
  </w:num>
  <w:num w:numId="6" w16cid:durableId="166216396">
    <w:abstractNumId w:val="4"/>
  </w:num>
  <w:num w:numId="7" w16cid:durableId="1858424924">
    <w:abstractNumId w:val="1"/>
  </w:num>
  <w:num w:numId="8" w16cid:durableId="134382150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0D1"/>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5C"/>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629A"/>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1F7"/>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2CBF"/>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3F1"/>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115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29E8"/>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4EA"/>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57B"/>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0E52"/>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535C"/>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347A"/>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516"/>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46E10"/>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39E"/>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1898"/>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47E1"/>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423"/>
    <w:rsid w:val="00CA14C7"/>
    <w:rsid w:val="00CA1526"/>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77F23"/>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294D"/>
    <w:rsid w:val="00E56234"/>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8A4"/>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239F"/>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3E1"/>
    <w:rsid w:val="00FC17C9"/>
    <w:rsid w:val="00FC2089"/>
    <w:rsid w:val="00FC2346"/>
    <w:rsid w:val="00FC23DA"/>
    <w:rsid w:val="00FC28A9"/>
    <w:rsid w:val="00FC3E53"/>
    <w:rsid w:val="00FC4E9D"/>
    <w:rsid w:val="00FC65CB"/>
    <w:rsid w:val="00FD0A4B"/>
    <w:rsid w:val="00FD1BC7"/>
    <w:rsid w:val="00FD1DFD"/>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12</TotalTime>
  <Pages>4</Pages>
  <Words>728</Words>
  <Characters>4155</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4874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7</cp:revision>
  <cp:lastPrinted>2016-10-18T02:57:00Z</cp:lastPrinted>
  <dcterms:created xsi:type="dcterms:W3CDTF">2023-02-10T02:26:00Z</dcterms:created>
  <dcterms:modified xsi:type="dcterms:W3CDTF">2024-03-21T03:06:00Z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